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黑体" w:hAnsi="黑体" w:eastAsia="黑体"/>
          <w:sz w:val="52"/>
          <w:szCs w:val="52"/>
          <w:lang w:eastAsia="zh-CN"/>
        </w:rPr>
      </w:pPr>
      <w:r>
        <w:rPr>
          <w:rFonts w:hint="eastAsia" w:ascii="黑体" w:hAnsi="黑体" w:eastAsia="黑体"/>
          <w:sz w:val="52"/>
          <w:szCs w:val="52"/>
          <w:lang w:val="en-US" w:eastAsia="zh-CN"/>
        </w:rPr>
        <w:t>2024</w:t>
      </w:r>
      <w:r>
        <w:rPr>
          <w:rFonts w:hint="eastAsia" w:ascii="黑体" w:hAnsi="黑体" w:eastAsia="黑体"/>
          <w:sz w:val="52"/>
          <w:szCs w:val="52"/>
        </w:rPr>
        <w:t>年</w:t>
      </w:r>
      <w:r>
        <w:rPr>
          <w:rFonts w:hint="eastAsia" w:ascii="黑体" w:hAnsi="黑体" w:eastAsia="黑体"/>
          <w:sz w:val="52"/>
          <w:szCs w:val="52"/>
          <w:lang w:eastAsia="zh-CN"/>
        </w:rPr>
        <w:t>三亚市文学艺术界联合会</w:t>
      </w:r>
    </w:p>
    <w:p>
      <w:pPr>
        <w:jc w:val="center"/>
        <w:rPr>
          <w:rFonts w:hint="eastAsia" w:ascii="黑体" w:hAnsi="黑体" w:eastAsia="黑体"/>
          <w:sz w:val="52"/>
          <w:szCs w:val="52"/>
        </w:rPr>
      </w:pPr>
      <w:r>
        <w:rPr>
          <w:rFonts w:hint="eastAsia" w:ascii="黑体" w:hAnsi="黑体" w:eastAsia="黑体"/>
          <w:sz w:val="52"/>
          <w:szCs w:val="52"/>
        </w:rPr>
        <w:t>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sz w:val="32"/>
          <w:szCs w:val="32"/>
        </w:rPr>
        <w:t>概况</w:t>
      </w:r>
    </w:p>
    <w:p>
      <w:pPr>
        <w:pStyle w:val="6"/>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主要职能</w:t>
      </w:r>
    </w:p>
    <w:p>
      <w:pPr>
        <w:pStyle w:val="6"/>
        <w:numPr>
          <w:ilvl w:val="-1"/>
          <w:numId w:val="0"/>
        </w:numPr>
        <w:ind w:left="0" w:firstLine="0" w:firstLineChars="0"/>
        <w:jc w:val="left"/>
        <w:rPr>
          <w:rFonts w:hint="eastAsia" w:ascii="黑体" w:hAnsi="黑体" w:eastAsia="黑体"/>
          <w:sz w:val="32"/>
          <w:szCs w:val="32"/>
          <w:lang w:eastAsia="zh-CN"/>
        </w:rPr>
      </w:pPr>
      <w:r>
        <w:rPr>
          <w:rFonts w:hint="eastAsia" w:ascii="黑体" w:hAnsi="黑体" w:eastAsia="黑体"/>
          <w:sz w:val="32"/>
          <w:szCs w:val="32"/>
          <w:lang w:eastAsia="zh-CN"/>
        </w:rPr>
        <w:t>二、单位机构设置</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黑体" w:hAnsi="黑体" w:eastAsia="黑体"/>
          <w:sz w:val="32"/>
          <w:szCs w:val="32"/>
        </w:rPr>
        <w:t>年单位预算表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1"/>
          <w:numId w:val="0"/>
        </w:numPr>
        <w:ind w:left="0" w:firstLine="0" w:firstLineChars="0"/>
        <w:jc w:val="left"/>
        <w:rPr>
          <w:rFonts w:ascii="仿宋_GB2312" w:hAnsi="仿宋_GB2312" w:eastAsia="仿宋_GB2312" w:cs="仿宋_GB2312"/>
          <w:sz w:val="32"/>
          <w:szCs w:val="32"/>
        </w:rPr>
      </w:pPr>
      <w:r>
        <w:rPr>
          <w:rFonts w:hint="eastAsia" w:ascii="黑体" w:hAnsi="黑体" w:eastAsia="黑体"/>
          <w:sz w:val="32"/>
          <w:szCs w:val="32"/>
          <w:lang w:eastAsia="zh-CN"/>
        </w:rPr>
        <w:t>第三部分</w:t>
      </w:r>
      <w:r>
        <w:rPr>
          <w:rFonts w:hint="eastAsia" w:ascii="黑体" w:hAnsi="黑体" w:eastAsia="黑体"/>
          <w:sz w:val="32"/>
          <w:szCs w:val="32"/>
        </w:rPr>
        <w:t xml:space="preserve"> </w:t>
      </w:r>
      <w:r>
        <w:rPr>
          <w:rFonts w:hint="eastAsia" w:ascii="黑体" w:hAnsi="黑体" w:eastAsia="黑体" w:cs="黑体"/>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黑体" w:hAnsi="黑体" w:eastAsia="黑体"/>
          <w:sz w:val="32"/>
          <w:szCs w:val="32"/>
        </w:rPr>
        <w:t>年单位预算情况</w:t>
      </w:r>
    </w:p>
    <w:p>
      <w:pPr>
        <w:pStyle w:val="6"/>
        <w:numPr>
          <w:ilvl w:val="-1"/>
          <w:numId w:val="0"/>
        </w:numPr>
        <w:ind w:left="0" w:firstLine="1280" w:firstLineChars="400"/>
        <w:jc w:val="left"/>
        <w:rPr>
          <w:rFonts w:ascii="仿宋_GB2312" w:hAnsi="仿宋_GB2312" w:eastAsia="仿宋_GB2312" w:cs="仿宋_GB2312"/>
          <w:sz w:val="32"/>
          <w:szCs w:val="32"/>
        </w:rPr>
      </w:pPr>
      <w:r>
        <w:rPr>
          <w:rFonts w:hint="eastAsia" w:ascii="黑体" w:hAnsi="黑体" w:eastAsia="黑体"/>
          <w:sz w:val="32"/>
          <w:szCs w:val="32"/>
        </w:rPr>
        <w:t>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hint="eastAsia" w:ascii="黑体" w:hAnsi="黑体" w:eastAsia="黑体" w:cs="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sz w:val="32"/>
          <w:szCs w:val="32"/>
        </w:rPr>
        <w:t>概况</w:t>
      </w:r>
    </w:p>
    <w:p>
      <w:pPr>
        <w:jc w:val="left"/>
        <w:rPr>
          <w:rFonts w:hint="eastAsia" w:ascii="黑体" w:hAnsi="黑体" w:eastAsia="黑体" w:cs="黑体"/>
          <w:sz w:val="32"/>
          <w:szCs w:val="32"/>
        </w:rPr>
      </w:pPr>
    </w:p>
    <w:p>
      <w:pPr>
        <w:pStyle w:val="6"/>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（一）</w:t>
      </w:r>
      <w:r>
        <w:rPr>
          <w:rFonts w:hint="default" w:ascii="Times New Roman" w:hAnsi="Times New Roman" w:eastAsia="仿宋" w:cs="Times New Roman"/>
          <w:sz w:val="32"/>
          <w:szCs w:val="32"/>
        </w:rPr>
        <w:t>坚持党的文艺“二为”方向和“双百”方针，致力于繁荣和发展我市社会主义文艺事业。</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（二）</w:t>
      </w:r>
      <w:r>
        <w:rPr>
          <w:rFonts w:hint="default" w:ascii="Times New Roman" w:hAnsi="Times New Roman" w:eastAsia="仿宋" w:cs="Times New Roman"/>
          <w:sz w:val="32"/>
          <w:szCs w:val="32"/>
        </w:rPr>
        <w:t>增强服务意识，积极为广大文艺工作者提供服务，促进文艺队伍的团结。</w:t>
      </w:r>
    </w:p>
    <w:p>
      <w:pPr>
        <w:spacing w:line="578"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（三）</w:t>
      </w:r>
      <w:r>
        <w:rPr>
          <w:rFonts w:hint="default" w:ascii="Times New Roman" w:hAnsi="Times New Roman" w:eastAsia="仿宋" w:cs="Times New Roman"/>
          <w:sz w:val="32"/>
          <w:szCs w:val="32"/>
        </w:rPr>
        <w:t>联络、协调、组织广大文艺工作者开展文艺活动，开展与外地的文艺交流，营造本地良好的社会文化艺术环境和氛围。</w:t>
      </w:r>
    </w:p>
    <w:p>
      <w:pPr>
        <w:spacing w:line="578"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（四）</w:t>
      </w:r>
      <w:r>
        <w:rPr>
          <w:rFonts w:hint="default" w:ascii="Times New Roman" w:hAnsi="Times New Roman" w:eastAsia="仿宋" w:cs="Times New Roman"/>
          <w:sz w:val="32"/>
          <w:szCs w:val="32"/>
        </w:rPr>
        <w:t>鼓励、支持、帮助广大文艺工作者开展文艺创作，多出作品，繁荣社会主义文艺创作。</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（五）</w:t>
      </w:r>
      <w:r>
        <w:rPr>
          <w:rFonts w:hint="default" w:ascii="Times New Roman" w:hAnsi="Times New Roman" w:eastAsia="仿宋" w:cs="Times New Roman"/>
          <w:sz w:val="32"/>
          <w:szCs w:val="32"/>
        </w:rPr>
        <w:t>扶植、培养本地文艺新人，不断壮大文艺队伍，推动我市文艺事业持续、健康发展。</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（六）</w:t>
      </w:r>
      <w:r>
        <w:rPr>
          <w:rFonts w:hint="default" w:ascii="Times New Roman" w:hAnsi="Times New Roman" w:eastAsia="仿宋" w:cs="Times New Roman"/>
          <w:sz w:val="32"/>
          <w:szCs w:val="32"/>
        </w:rPr>
        <w:t>以文艺形式为宣传、教育手段，让人们通过文艺作品了解三亚，热爱三亚，建设三亚。</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（七）</w:t>
      </w:r>
      <w:r>
        <w:rPr>
          <w:rFonts w:hint="default" w:ascii="Times New Roman" w:hAnsi="Times New Roman" w:eastAsia="仿宋" w:cs="Times New Roman"/>
          <w:sz w:val="32"/>
          <w:szCs w:val="32"/>
        </w:rPr>
        <w:t>积极沟通民主协商和对话渠道，及时、准确、全面地反映文艺工作者的利益要求和意见，化解各种矛盾，成为党和政府联系广大文艺工作者的桥梁和纽带。</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（八）</w:t>
      </w:r>
      <w:r>
        <w:rPr>
          <w:rFonts w:hint="default" w:ascii="Times New Roman" w:hAnsi="Times New Roman" w:eastAsia="仿宋" w:cs="Times New Roman"/>
          <w:sz w:val="32"/>
          <w:szCs w:val="32"/>
        </w:rPr>
        <w:t>积极配合党和政府有关部门，运用多种形式做好我市文艺界的思想政治工作，促进社会主义物质文明和精神文明建设。</w:t>
      </w:r>
    </w:p>
    <w:p>
      <w:pPr>
        <w:numPr>
          <w:ilvl w:val="-1"/>
          <w:numId w:val="0"/>
        </w:numPr>
        <w:spacing w:line="578" w:lineRule="exact"/>
        <w:ind w:left="0" w:firstLine="640" w:firstLineChars="200"/>
        <w:jc w:val="left"/>
        <w:rPr>
          <w:rFonts w:hint="eastAsia" w:ascii="黑体" w:hAnsi="黑体" w:eastAsia="黑体" w:cs="仿宋_GB2312"/>
          <w:sz w:val="32"/>
          <w:szCs w:val="32"/>
          <w:lang w:eastAsia="zh-CN"/>
        </w:rPr>
      </w:pPr>
      <w:r>
        <w:rPr>
          <w:rFonts w:hint="eastAsia" w:ascii="Times New Roman" w:hAnsi="Times New Roman" w:eastAsia="仿宋" w:cs="Times New Roman"/>
          <w:sz w:val="32"/>
          <w:szCs w:val="32"/>
          <w:lang w:val="en-US" w:eastAsia="zh-CN"/>
        </w:rPr>
        <w:t>（九）</w:t>
      </w:r>
      <w:r>
        <w:rPr>
          <w:rFonts w:hint="default" w:ascii="Times New Roman" w:hAnsi="Times New Roman" w:eastAsia="仿宋" w:cs="Times New Roman"/>
          <w:sz w:val="32"/>
          <w:szCs w:val="32"/>
        </w:rPr>
        <w:t>承办市委、市政府和上级部门交办的工作；检查指导各区与文联相关的工作。</w:t>
      </w:r>
    </w:p>
    <w:p>
      <w:pPr>
        <w:pStyle w:val="6"/>
        <w:numPr>
          <w:ilvl w:val="-1"/>
          <w:numId w:val="0"/>
        </w:numPr>
        <w:ind w:left="0" w:firstLine="640" w:firstLineChars="200"/>
        <w:jc w:val="left"/>
        <w:rPr>
          <w:rFonts w:hint="eastAsia" w:ascii="黑体" w:hAnsi="黑体" w:eastAsia="黑体" w:cs="仿宋_GB2312"/>
          <w:sz w:val="32"/>
          <w:szCs w:val="32"/>
          <w:lang w:eastAsia="zh-CN"/>
        </w:rPr>
      </w:pPr>
      <w:r>
        <w:rPr>
          <w:rFonts w:hint="eastAsia" w:ascii="黑体" w:hAnsi="黑体" w:eastAsia="黑体" w:cs="仿宋_GB2312"/>
          <w:sz w:val="32"/>
          <w:szCs w:val="32"/>
          <w:lang w:eastAsia="zh-CN"/>
        </w:rPr>
        <w:t>二、单位机构设置</w:t>
      </w:r>
    </w:p>
    <w:p>
      <w:pPr>
        <w:ind w:firstLine="640" w:firstLineChars="200"/>
        <w:jc w:val="left"/>
        <w:rPr>
          <w:rFonts w:hint="eastAsia" w:ascii="仿宋_GB2312" w:hAnsi="黑体" w:eastAsia="仿宋_GB2312" w:cs="仿宋_GB2312"/>
          <w:sz w:val="32"/>
          <w:szCs w:val="32"/>
          <w:lang w:eastAsia="zh-CN"/>
        </w:rPr>
      </w:pPr>
      <w:r>
        <w:rPr>
          <w:rFonts w:hint="default" w:ascii="Times New Roman" w:hAnsi="Times New Roman" w:eastAsia="仿宋" w:cs="Times New Roman"/>
          <w:sz w:val="32"/>
          <w:szCs w:val="32"/>
        </w:rPr>
        <w:t>三亚市</w:t>
      </w:r>
      <w:r>
        <w:rPr>
          <w:rFonts w:hint="eastAsia" w:ascii="Times New Roman" w:hAnsi="Times New Roman" w:eastAsia="仿宋" w:cs="Times New Roman"/>
          <w:sz w:val="32"/>
          <w:szCs w:val="32"/>
          <w:lang w:eastAsia="zh-CN"/>
        </w:rPr>
        <w:t>文学艺术界联合会</w:t>
      </w:r>
      <w:r>
        <w:rPr>
          <w:rFonts w:hint="default" w:ascii="Times New Roman" w:hAnsi="Times New Roman" w:eastAsia="仿宋" w:cs="Times New Roman"/>
          <w:sz w:val="32"/>
          <w:szCs w:val="32"/>
        </w:rPr>
        <w:t>内设机构</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个</w:t>
      </w:r>
      <w:r>
        <w:rPr>
          <w:rFonts w:hint="eastAsia" w:ascii="Times New Roman" w:hAnsi="Times New Roman" w:eastAsia="仿宋" w:cs="Times New Roman"/>
          <w:sz w:val="32"/>
          <w:szCs w:val="32"/>
          <w:lang w:val="en-US" w:eastAsia="zh-CN"/>
        </w:rPr>
        <w:t>，即办公室和组织联络部</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机关行政编制</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名，其中：主席1名，副主席1名，科级领导职数</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名。</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2024</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2024</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479.19</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67.33</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卫生健康支出</w:t>
      </w:r>
      <w:r>
        <w:rPr>
          <w:rFonts w:hint="eastAsia" w:ascii="Times New Roman" w:hAnsi="Times New Roman" w:eastAsia="仿宋_GB2312" w:cs="Times New Roman"/>
          <w:sz w:val="32"/>
          <w:szCs w:val="32"/>
          <w:lang w:val="en-US" w:eastAsia="zh-CN"/>
        </w:rPr>
        <w:t>41.60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20.17</w:t>
      </w:r>
      <w:r>
        <w:rPr>
          <w:rFonts w:hint="default" w:ascii="Times New Roman" w:hAnsi="Times New Roman" w:eastAsia="仿宋_GB2312" w:cs="Times New Roman"/>
          <w:sz w:val="32"/>
          <w:szCs w:val="32"/>
          <w:lang w:val="en-US" w:eastAsia="zh-CN"/>
        </w:rPr>
        <w:t>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w:t>
      </w:r>
      <w:r>
        <w:rPr>
          <w:rFonts w:hint="eastAsia" w:ascii="仿宋_GB2312" w:hAnsi="黑体" w:eastAsia="仿宋_GB2312" w:cs="仿宋_GB2312"/>
          <w:sz w:val="32"/>
          <w:szCs w:val="32"/>
          <w:lang w:val="en-US" w:eastAsia="zh-CN"/>
        </w:rPr>
        <w:t>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131.94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一</w:t>
      </w:r>
      <w:r>
        <w:rPr>
          <w:rFonts w:hint="eastAsia" w:ascii="仿宋_GB2312" w:hAnsi="黑体" w:eastAsia="仿宋_GB2312" w:cs="仿宋_GB2312"/>
          <w:sz w:val="32"/>
          <w:szCs w:val="32"/>
        </w:rPr>
        <w:t>般公共服务</w:t>
      </w:r>
      <w:r>
        <w:rPr>
          <w:rFonts w:hint="eastAsia" w:ascii="仿宋_GB2312" w:hAnsi="黑体" w:eastAsia="仿宋_GB2312" w:cs="仿宋_GB2312"/>
          <w:sz w:val="32"/>
          <w:szCs w:val="32"/>
          <w:lang w:eastAsia="zh-CN"/>
        </w:rPr>
        <w:t>、</w:t>
      </w:r>
      <w:r>
        <w:rPr>
          <w:rFonts w:hint="default" w:ascii="Times New Roman" w:hAnsi="Times New Roman" w:eastAsia="仿宋_GB2312" w:cs="Times New Roman"/>
          <w:sz w:val="32"/>
          <w:szCs w:val="32"/>
          <w:lang w:eastAsia="zh-CN"/>
        </w:rPr>
        <w:t>社会保障和就业</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卫生健康</w:t>
      </w:r>
      <w:r>
        <w:rPr>
          <w:rFonts w:hint="eastAsia"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lang w:val="en-US" w:eastAsia="zh-CN"/>
        </w:rPr>
        <w:t>住房保障住</w:t>
      </w:r>
      <w:r>
        <w:rPr>
          <w:rFonts w:hint="eastAsia" w:ascii="Times New Roman" w:hAnsi="Times New Roman" w:eastAsia="仿宋_GB2312" w:cs="Times New Roman"/>
          <w:sz w:val="32"/>
          <w:szCs w:val="32"/>
          <w:lang w:val="en-US" w:eastAsia="zh-CN"/>
        </w:rPr>
        <w:t>等</w:t>
      </w:r>
      <w:r>
        <w:rPr>
          <w:rFonts w:hint="default" w:ascii="Times New Roman" w:hAnsi="Times New Roman" w:eastAsia="仿宋_GB2312" w:cs="Times New Roman"/>
          <w:sz w:val="32"/>
          <w:szCs w:val="32"/>
          <w:lang w:val="en-US" w:eastAsia="zh-CN"/>
        </w:rPr>
        <w:t>支出</w:t>
      </w:r>
      <w:r>
        <w:rPr>
          <w:rFonts w:hint="eastAsia" w:ascii="Times New Roman" w:hAnsi="Times New Roman" w:eastAsia="仿宋_GB2312" w:cs="Times New Roman"/>
          <w:sz w:val="32"/>
          <w:szCs w:val="32"/>
          <w:lang w:val="en-US" w:eastAsia="zh-CN"/>
        </w:rPr>
        <w:t>均有所增加</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479.19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78.78</w:t>
      </w:r>
      <w:r>
        <w:rPr>
          <w:rFonts w:hint="eastAsia" w:ascii="仿宋_GB2312" w:hAnsi="黑体" w:eastAsia="仿宋_GB2312"/>
          <w:sz w:val="32"/>
          <w:szCs w:val="32"/>
        </w:rPr>
        <w:t>%；外交（类）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67.33</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11.06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卫生健康支出</w:t>
      </w:r>
      <w:r>
        <w:rPr>
          <w:rFonts w:hint="eastAsia" w:ascii="Times New Roman" w:hAnsi="Times New Roman" w:eastAsia="仿宋_GB2312" w:cs="Times New Roman"/>
          <w:sz w:val="32"/>
          <w:szCs w:val="32"/>
          <w:lang w:val="en-US" w:eastAsia="zh-CN"/>
        </w:rPr>
        <w:t>41.60</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6.84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20.17</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3.32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1.一般公共服务（类）</w:t>
      </w:r>
      <w:r>
        <w:rPr>
          <w:rFonts w:hint="eastAsia" w:ascii="仿宋_GB2312" w:hAnsi="黑体" w:eastAsia="仿宋_GB2312" w:cs="仿宋_GB2312"/>
          <w:sz w:val="32"/>
          <w:szCs w:val="32"/>
          <w:lang w:eastAsia="zh-CN"/>
        </w:rPr>
        <w:t>群众团体事务</w:t>
      </w:r>
      <w:r>
        <w:rPr>
          <w:rFonts w:hint="eastAsia" w:ascii="仿宋_GB2312" w:hAnsi="黑体" w:eastAsia="仿宋_GB2312" w:cs="仿宋_GB2312"/>
          <w:sz w:val="32"/>
          <w:szCs w:val="32"/>
        </w:rPr>
        <w:t>（款）行政运行（项）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210.19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13.79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人员经费和公用经费减少。</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一般公共服务（类）</w:t>
      </w:r>
      <w:r>
        <w:rPr>
          <w:rFonts w:hint="eastAsia" w:ascii="仿宋_GB2312" w:hAnsi="黑体" w:eastAsia="仿宋_GB2312" w:cs="仿宋_GB2312"/>
          <w:sz w:val="32"/>
          <w:szCs w:val="32"/>
          <w:lang w:eastAsia="zh-CN"/>
        </w:rPr>
        <w:t>群众团体事务</w:t>
      </w:r>
      <w:r>
        <w:rPr>
          <w:rFonts w:hint="eastAsia" w:ascii="仿宋_GB2312" w:hAnsi="黑体" w:eastAsia="仿宋_GB2312" w:cs="仿宋_GB2312"/>
          <w:sz w:val="32"/>
          <w:szCs w:val="32"/>
        </w:rPr>
        <w:t>（款）一般行政管理事务（项）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269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120.71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增加换届会议经费和协会综合管理经费。</w:t>
      </w:r>
    </w:p>
    <w:p>
      <w:pPr>
        <w:numPr>
          <w:ilvl w:val="0"/>
          <w:numId w:val="0"/>
        </w:numPr>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color w:val="000000"/>
          <w:kern w:val="0"/>
          <w:sz w:val="32"/>
          <w:szCs w:val="30"/>
          <w:lang w:val="en-US" w:eastAsia="zh-CN"/>
        </w:rPr>
        <w:t>3</w:t>
      </w:r>
      <w:r>
        <w:rPr>
          <w:rFonts w:hint="eastAsia" w:ascii="仿宋_GB2312" w:hAnsi="仿宋_GB2312" w:eastAsia="仿宋_GB2312" w:cs="仿宋_GB2312"/>
          <w:color w:val="000000"/>
          <w:kern w:val="0"/>
          <w:sz w:val="32"/>
          <w:szCs w:val="30"/>
          <w:lang w:val="en-US" w:eastAsia="zh-CN"/>
        </w:rPr>
        <w:t>.</w:t>
      </w:r>
      <w:r>
        <w:rPr>
          <w:rFonts w:hint="eastAsia" w:ascii="仿宋_GB2312" w:hAnsi="仿宋_GB2312" w:eastAsia="仿宋_GB2312" w:cs="仿宋_GB2312"/>
          <w:color w:val="000000"/>
          <w:kern w:val="0"/>
          <w:sz w:val="32"/>
          <w:szCs w:val="30"/>
        </w:rPr>
        <w:t>社会保障和就业</w:t>
      </w:r>
      <w:r>
        <w:rPr>
          <w:rFonts w:hint="eastAsia" w:ascii="仿宋_GB2312" w:hAnsi="仿宋_GB2312" w:eastAsia="仿宋_GB2312" w:cs="仿宋_GB2312"/>
          <w:color w:val="000000"/>
          <w:kern w:val="0"/>
          <w:sz w:val="32"/>
          <w:szCs w:val="30"/>
          <w:lang w:eastAsia="zh-CN"/>
        </w:rPr>
        <w:t>支出</w:t>
      </w:r>
      <w:r>
        <w:rPr>
          <w:rFonts w:hint="eastAsia" w:ascii="仿宋_GB2312" w:hAnsi="仿宋_GB2312" w:eastAsia="仿宋_GB2312" w:cs="仿宋_GB2312"/>
          <w:color w:val="000000"/>
          <w:kern w:val="0"/>
          <w:sz w:val="32"/>
          <w:szCs w:val="30"/>
        </w:rPr>
        <w:t>（类）行政事业单位</w:t>
      </w:r>
      <w:r>
        <w:rPr>
          <w:rFonts w:hint="eastAsia" w:ascii="仿宋_GB2312" w:hAnsi="仿宋_GB2312" w:eastAsia="仿宋_GB2312" w:cs="仿宋_GB2312"/>
          <w:color w:val="000000"/>
          <w:kern w:val="0"/>
          <w:sz w:val="32"/>
          <w:szCs w:val="30"/>
          <w:lang w:eastAsia="zh-CN"/>
        </w:rPr>
        <w:t>养老支出</w:t>
      </w:r>
      <w:r>
        <w:rPr>
          <w:rFonts w:hint="eastAsia" w:ascii="仿宋_GB2312" w:hAnsi="仿宋_GB2312" w:eastAsia="仿宋_GB2312" w:cs="仿宋_GB2312"/>
          <w:color w:val="000000"/>
          <w:kern w:val="0"/>
          <w:sz w:val="32"/>
          <w:szCs w:val="30"/>
        </w:rPr>
        <w:t>（款）机关事业单位基本养老保险缴费</w:t>
      </w:r>
      <w:r>
        <w:rPr>
          <w:rFonts w:hint="eastAsia" w:ascii="仿宋_GB2312" w:hAnsi="仿宋_GB2312" w:eastAsia="仿宋_GB2312" w:cs="仿宋_GB2312"/>
          <w:color w:val="000000"/>
          <w:kern w:val="0"/>
          <w:sz w:val="32"/>
          <w:szCs w:val="30"/>
          <w:lang w:eastAsia="zh-CN"/>
        </w:rPr>
        <w:t>支出</w:t>
      </w:r>
      <w:r>
        <w:rPr>
          <w:rFonts w:hint="eastAsia" w:ascii="仿宋_GB2312" w:hAnsi="仿宋_GB2312" w:eastAsia="仿宋_GB2312" w:cs="仿宋_GB2312"/>
          <w:color w:val="000000"/>
          <w:kern w:val="0"/>
          <w:sz w:val="32"/>
          <w:szCs w:val="30"/>
        </w:rPr>
        <w:t>（项）</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val="en-US" w:eastAsia="zh-CN"/>
        </w:rPr>
        <w:t>23.02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比上年预算增加</w:t>
      </w:r>
      <w:r>
        <w:rPr>
          <w:rFonts w:hint="eastAsia" w:ascii="仿宋_GB2312" w:hAnsi="仿宋_GB2312" w:eastAsia="仿宋_GB2312" w:cs="仿宋_GB2312"/>
          <w:sz w:val="32"/>
          <w:szCs w:val="32"/>
          <w:lang w:val="en-US" w:eastAsia="zh-CN"/>
        </w:rPr>
        <w:t>4.74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主要是在编人员社保缴费有所增加。</w:t>
      </w:r>
    </w:p>
    <w:p>
      <w:pPr>
        <w:numPr>
          <w:ilvl w:val="0"/>
          <w:numId w:val="0"/>
        </w:numPr>
        <w:ind w:firstLine="640" w:firstLineChars="200"/>
        <w:rPr>
          <w:rFonts w:hint="eastAsia" w:ascii="Times New Roman" w:hAnsi="Times New Roman" w:eastAsia="仿宋"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 w:cs="Times New Roman"/>
          <w:color w:val="000000"/>
          <w:kern w:val="0"/>
          <w:sz w:val="32"/>
          <w:szCs w:val="30"/>
          <w:lang w:val="en-US" w:eastAsia="zh-CN"/>
        </w:rPr>
        <w:t>4.</w:t>
      </w:r>
      <w:r>
        <w:rPr>
          <w:rFonts w:hint="eastAsia" w:ascii="仿宋_GB2312" w:hAnsi="仿宋_GB2312" w:eastAsia="仿宋_GB2312" w:cs="仿宋_GB2312"/>
          <w:color w:val="000000" w:themeColor="text1"/>
          <w:kern w:val="0"/>
          <w:sz w:val="32"/>
          <w:szCs w:val="30"/>
          <w14:textFill>
            <w14:solidFill>
              <w14:schemeClr w14:val="tx1"/>
            </w14:solidFill>
          </w14:textFill>
        </w:rPr>
        <w:t>社会保障和就业</w:t>
      </w:r>
      <w:r>
        <w:rPr>
          <w:rFonts w:hint="eastAsia" w:ascii="仿宋_GB2312" w:hAnsi="仿宋_GB2312" w:eastAsia="仿宋_GB2312" w:cs="仿宋_GB2312"/>
          <w:color w:val="000000" w:themeColor="text1"/>
          <w:kern w:val="0"/>
          <w:sz w:val="32"/>
          <w:szCs w:val="30"/>
          <w:lang w:eastAsia="zh-CN"/>
          <w14:textFill>
            <w14:solidFill>
              <w14:schemeClr w14:val="tx1"/>
            </w14:solidFill>
          </w14:textFill>
        </w:rPr>
        <w:t>支出</w:t>
      </w:r>
      <w:r>
        <w:rPr>
          <w:rFonts w:hint="eastAsia" w:ascii="仿宋_GB2312" w:hAnsi="仿宋_GB2312" w:eastAsia="仿宋_GB2312" w:cs="仿宋_GB2312"/>
          <w:color w:val="000000" w:themeColor="text1"/>
          <w:kern w:val="0"/>
          <w:sz w:val="32"/>
          <w:szCs w:val="30"/>
          <w14:textFill>
            <w14:solidFill>
              <w14:schemeClr w14:val="tx1"/>
            </w14:solidFill>
          </w14:textFill>
        </w:rPr>
        <w:t>（类）行政事业单位</w:t>
      </w:r>
      <w:r>
        <w:rPr>
          <w:rFonts w:hint="eastAsia" w:ascii="仿宋_GB2312" w:hAnsi="仿宋_GB2312" w:eastAsia="仿宋_GB2312" w:cs="仿宋_GB2312"/>
          <w:color w:val="000000" w:themeColor="text1"/>
          <w:kern w:val="0"/>
          <w:sz w:val="32"/>
          <w:szCs w:val="30"/>
          <w:lang w:eastAsia="zh-CN"/>
          <w14:textFill>
            <w14:solidFill>
              <w14:schemeClr w14:val="tx1"/>
            </w14:solidFill>
          </w14:textFill>
        </w:rPr>
        <w:t>养老支出</w:t>
      </w:r>
      <w:r>
        <w:rPr>
          <w:rFonts w:hint="eastAsia" w:ascii="仿宋_GB2312" w:hAnsi="仿宋_GB2312" w:eastAsia="仿宋_GB2312" w:cs="仿宋_GB2312"/>
          <w:color w:val="000000" w:themeColor="text1"/>
          <w:kern w:val="0"/>
          <w:sz w:val="32"/>
          <w:szCs w:val="30"/>
          <w14:textFill>
            <w14:solidFill>
              <w14:schemeClr w14:val="tx1"/>
            </w14:solidFill>
          </w14:textFill>
        </w:rPr>
        <w:t>（款）机关事业单位</w:t>
      </w:r>
      <w:r>
        <w:rPr>
          <w:rFonts w:hint="eastAsia" w:ascii="仿宋_GB2312" w:hAnsi="仿宋_GB2312" w:eastAsia="仿宋_GB2312" w:cs="仿宋_GB2312"/>
          <w:color w:val="000000" w:themeColor="text1"/>
          <w:kern w:val="0"/>
          <w:sz w:val="32"/>
          <w:szCs w:val="30"/>
          <w:lang w:eastAsia="zh-CN"/>
          <w14:textFill>
            <w14:solidFill>
              <w14:schemeClr w14:val="tx1"/>
            </w14:solidFill>
          </w14:textFill>
        </w:rPr>
        <w:t>职业年金</w:t>
      </w:r>
      <w:r>
        <w:rPr>
          <w:rFonts w:hint="eastAsia" w:ascii="仿宋_GB2312" w:hAnsi="仿宋_GB2312" w:eastAsia="仿宋_GB2312" w:cs="仿宋_GB2312"/>
          <w:color w:val="000000" w:themeColor="text1"/>
          <w:kern w:val="0"/>
          <w:sz w:val="32"/>
          <w:szCs w:val="30"/>
          <w14:textFill>
            <w14:solidFill>
              <w14:schemeClr w14:val="tx1"/>
            </w14:solidFill>
          </w14:textFill>
        </w:rPr>
        <w:t>缴费</w:t>
      </w:r>
      <w:r>
        <w:rPr>
          <w:rFonts w:hint="eastAsia" w:ascii="仿宋_GB2312" w:hAnsi="仿宋_GB2312" w:eastAsia="仿宋_GB2312" w:cs="仿宋_GB2312"/>
          <w:color w:val="000000" w:themeColor="text1"/>
          <w:kern w:val="0"/>
          <w:sz w:val="32"/>
          <w:szCs w:val="30"/>
          <w:lang w:eastAsia="zh-CN"/>
          <w14:textFill>
            <w14:solidFill>
              <w14:schemeClr w14:val="tx1"/>
            </w14:solidFill>
          </w14:textFill>
        </w:rPr>
        <w:t>支出</w:t>
      </w:r>
      <w:r>
        <w:rPr>
          <w:rFonts w:hint="eastAsia" w:ascii="仿宋_GB2312" w:hAnsi="仿宋_GB2312" w:eastAsia="仿宋_GB2312" w:cs="仿宋_GB2312"/>
          <w:color w:val="000000" w:themeColor="text1"/>
          <w:kern w:val="0"/>
          <w:sz w:val="32"/>
          <w:szCs w:val="30"/>
          <w14:textFill>
            <w14:solidFill>
              <w14:schemeClr w14:val="tx1"/>
            </w14:solidFill>
          </w14:textFill>
        </w:rPr>
        <w:t>（项）</w:t>
      </w:r>
      <w:r>
        <w:rPr>
          <w:rFonts w:hint="eastAsia" w:ascii="仿宋_GB2312" w:hAnsi="仿宋_GB2312" w:eastAsia="仿宋_GB2312" w:cs="仿宋_GB2312"/>
          <w:color w:val="000000" w:themeColor="text1"/>
          <w:sz w:val="32"/>
          <w:szCs w:val="32"/>
          <w14:textFill>
            <w14:solidFill>
              <w14:schemeClr w14:val="tx1"/>
            </w14:solidFill>
          </w14:textFill>
        </w:rPr>
        <w:t>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w:t>
      </w:r>
      <w:r>
        <w:rPr>
          <w:rFonts w:hint="eastAsia" w:ascii="仿宋_GB2312" w:hAnsi="仿宋_GB2312" w:eastAsia="仿宋_GB2312" w:cs="仿宋_GB2312"/>
          <w:color w:val="000000" w:themeColor="text1"/>
          <w:sz w:val="32"/>
          <w:szCs w:val="32"/>
          <w14:textFill>
            <w14:solidFill>
              <w14:schemeClr w14:val="tx1"/>
            </w14:solidFill>
          </w14:textFill>
        </w:rPr>
        <w:t>年预算数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44.31</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比上年预算增加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8.37</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主要是</w:t>
      </w:r>
      <w:r>
        <w:rPr>
          <w:rFonts w:hint="eastAsia" w:ascii="仿宋_GB2312" w:hAnsi="仿宋_GB2312" w:eastAsia="仿宋_GB2312" w:cs="仿宋_GB2312"/>
          <w:color w:val="000000" w:themeColor="text1"/>
          <w:sz w:val="32"/>
          <w:szCs w:val="32"/>
          <w:lang w:eastAsia="zh-CN"/>
          <w14:textFill>
            <w14:solidFill>
              <w14:schemeClr w14:val="tx1"/>
            </w14:solidFill>
          </w14:textFill>
        </w:rPr>
        <w:t>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2020年至2021年</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单位职业年金记实经费列入本年度预算。</w:t>
      </w:r>
    </w:p>
    <w:p>
      <w:pPr>
        <w:ind w:firstLine="640" w:firstLineChars="200"/>
        <w:rPr>
          <w:rFonts w:hint="eastAsia" w:ascii="仿宋_GB2312" w:hAnsi="仿宋_GB2312" w:eastAsia="仿宋_GB2312" w:cs="仿宋_GB2312"/>
          <w:sz w:val="32"/>
          <w:szCs w:val="32"/>
        </w:rPr>
      </w:pP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w:t>
      </w:r>
      <w:r>
        <w:rPr>
          <w:rFonts w:hint="eastAsia" w:ascii="仿宋_GB2312" w:hAnsi="仿宋_GB2312" w:eastAsia="仿宋_GB2312" w:cs="仿宋_GB2312"/>
          <w:sz w:val="32"/>
          <w:szCs w:val="32"/>
        </w:rPr>
        <w:t>医疗卫生与计划生育（类）行政事业单位医疗（款）行政单位医疗（项）20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val="en-US" w:eastAsia="zh-CN"/>
        </w:rPr>
        <w:t>9.23</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2.26</w:t>
      </w:r>
      <w:r>
        <w:rPr>
          <w:rFonts w:hint="eastAsia" w:ascii="仿宋_GB2312" w:hAnsi="仿宋_GB2312" w:eastAsia="仿宋_GB2312" w:cs="仿宋_GB2312"/>
          <w:sz w:val="32"/>
          <w:szCs w:val="32"/>
        </w:rPr>
        <w:t>万元，主要是在编人员医疗费有所</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sz w:val="32"/>
          <w:szCs w:val="32"/>
        </w:rPr>
      </w:pPr>
      <w:r>
        <w:rPr>
          <w:rFonts w:hint="eastAsia" w:ascii="Times New Roman" w:hAnsi="Times New Roman" w:eastAsia="仿宋" w:cs="Times New Roman"/>
          <w:sz w:val="32"/>
          <w:szCs w:val="32"/>
          <w:lang w:val="en-US" w:eastAsia="zh-CN"/>
        </w:rPr>
        <w:t>6.</w:t>
      </w:r>
      <w:r>
        <w:rPr>
          <w:rFonts w:hint="eastAsia" w:ascii="仿宋_GB2312" w:hAnsi="仿宋_GB2312" w:eastAsia="仿宋_GB2312" w:cs="仿宋_GB2312"/>
          <w:sz w:val="32"/>
          <w:szCs w:val="32"/>
        </w:rPr>
        <w:t>医疗卫生与计划生育（类）行政事业单位医疗（款）公务员医疗补助（项）20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val="en-US" w:eastAsia="zh-CN"/>
        </w:rPr>
        <w:t>32.36</w:t>
      </w:r>
      <w:r>
        <w:rPr>
          <w:rFonts w:hint="eastAsia" w:ascii="仿宋_GB2312" w:hAnsi="仿宋_GB2312" w:eastAsia="仿宋_GB2312" w:cs="仿宋_GB2312"/>
          <w:sz w:val="32"/>
          <w:szCs w:val="32"/>
        </w:rPr>
        <w:t>万元，比上年预算</w:t>
      </w:r>
      <w:r>
        <w:rPr>
          <w:rFonts w:hint="eastAsia" w:ascii="仿宋_GB2312" w:hAnsi="仿宋_GB2312" w:eastAsia="仿宋_GB2312" w:cs="仿宋_GB2312"/>
          <w:sz w:val="32"/>
          <w:szCs w:val="32"/>
          <w:lang w:eastAsia="zh-CN"/>
        </w:rPr>
        <w:t>数增加</w:t>
      </w:r>
      <w:r>
        <w:rPr>
          <w:rFonts w:hint="eastAsia" w:ascii="仿宋_GB2312" w:hAnsi="仿宋_GB2312" w:eastAsia="仿宋_GB2312" w:cs="仿宋_GB2312"/>
          <w:sz w:val="32"/>
          <w:szCs w:val="32"/>
          <w:lang w:val="en-US" w:eastAsia="zh-CN"/>
        </w:rPr>
        <w:t>6.02万元，主要是在职及退休人员公务员补助保险缴费增多</w:t>
      </w:r>
      <w:r>
        <w:rPr>
          <w:rFonts w:hint="eastAsia" w:ascii="仿宋_GB2312" w:hAnsi="仿宋_GB2312" w:eastAsia="仿宋_GB2312" w:cs="仿宋_GB2312"/>
          <w:sz w:val="32"/>
          <w:szCs w:val="32"/>
        </w:rPr>
        <w:t>。</w:t>
      </w:r>
    </w:p>
    <w:p>
      <w:pPr>
        <w:ind w:firstLine="64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w:t>
      </w:r>
      <w:r>
        <w:rPr>
          <w:rFonts w:hint="eastAsia" w:ascii="仿宋_GB2312" w:hAnsi="仿宋_GB2312" w:eastAsia="仿宋_GB2312" w:cs="仿宋_GB2312"/>
          <w:sz w:val="32"/>
          <w:szCs w:val="32"/>
        </w:rPr>
        <w:t>住房保障</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（类）住房改革</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（款）住房公积金（项）20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3.63万元，主要是在编人员住房公积金缴费增多</w:t>
      </w:r>
      <w:r>
        <w:rPr>
          <w:rFonts w:hint="eastAsia" w:ascii="仿宋_GB2312" w:hAnsi="仿宋_GB2312"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339.28</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313.16</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eastAsia="zh-CN"/>
        </w:rPr>
        <w:t>机关事业单位基本养老保险</w:t>
      </w:r>
      <w:r>
        <w:rPr>
          <w:rFonts w:hint="eastAsia" w:ascii="仿宋_GB2312" w:hAnsi="黑体" w:eastAsia="仿宋_GB2312"/>
          <w:sz w:val="32"/>
          <w:szCs w:val="32"/>
        </w:rPr>
        <w:t>缴费、</w:t>
      </w:r>
      <w:r>
        <w:rPr>
          <w:rFonts w:hint="eastAsia" w:ascii="仿宋_GB2312" w:hAnsi="黑体" w:eastAsia="仿宋_GB2312"/>
          <w:sz w:val="32"/>
          <w:szCs w:val="32"/>
          <w:lang w:eastAsia="zh-CN"/>
        </w:rPr>
        <w:t>职业年金缴费、职工基本医疗保险缴费、公务员医疗补助缴费、其他社会保障缴费、</w:t>
      </w:r>
      <w:r>
        <w:rPr>
          <w:rFonts w:hint="eastAsia" w:ascii="Times New Roman" w:hAnsi="Times New Roman" w:eastAsia="仿宋_GB2312" w:cs="Times New Roman"/>
          <w:sz w:val="32"/>
          <w:szCs w:val="32"/>
          <w:highlight w:val="none"/>
          <w:lang w:eastAsia="zh-CN"/>
        </w:rPr>
        <w:t>住房公积金、医疗费、其他工资福利支出、商品和服务支出、邮电费、其他交通费、对个人和家庭的补助</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26.12</w:t>
      </w:r>
      <w:r>
        <w:rPr>
          <w:rFonts w:hint="eastAsia" w:ascii="仿宋_GB2312" w:hAnsi="黑体" w:eastAsia="仿宋_GB2312"/>
          <w:sz w:val="32"/>
          <w:szCs w:val="32"/>
        </w:rPr>
        <w:t>万元，主要包括：办公费、咨询费、手续费、水费、电费、</w:t>
      </w:r>
      <w:r>
        <w:rPr>
          <w:rFonts w:hint="eastAsia" w:ascii="仿宋_GB2312" w:hAnsi="黑体" w:eastAsia="仿宋_GB2312"/>
          <w:sz w:val="32"/>
          <w:szCs w:val="32"/>
          <w:lang w:eastAsia="zh-CN"/>
        </w:rPr>
        <w:t>会议费、培训费、</w:t>
      </w:r>
      <w:r>
        <w:rPr>
          <w:rFonts w:hint="eastAsia" w:ascii="Times New Roman" w:hAnsi="Times New Roman" w:eastAsia="仿宋_GB2312" w:cs="Times New Roman"/>
          <w:sz w:val="32"/>
          <w:szCs w:val="32"/>
          <w:highlight w:val="none"/>
          <w:lang w:eastAsia="zh-CN"/>
        </w:rPr>
        <w:t>工会经费、福利费、其他商品和服务支出、公务用车运行维护费、生活补助、其他对个人和家庭的补助</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2.81</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1</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70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w:t>
      </w:r>
      <w:r>
        <w:rPr>
          <w:rFonts w:hint="default" w:ascii="Times New Roman" w:hAnsi="Times New Roman" w:eastAsia="仿宋" w:cs="Times New Roman"/>
          <w:sz w:val="32"/>
          <w:szCs w:val="32"/>
        </w:rPr>
        <w:t>社会保障和就业支出、卫生</w:t>
      </w:r>
      <w:r>
        <w:rPr>
          <w:rFonts w:hint="eastAsia" w:ascii="Times New Roman" w:hAnsi="Times New Roman" w:eastAsia="仿宋" w:cs="Times New Roman"/>
          <w:sz w:val="32"/>
          <w:szCs w:val="32"/>
          <w:lang w:eastAsia="zh-CN"/>
        </w:rPr>
        <w:t>健康</w:t>
      </w:r>
      <w:r>
        <w:rPr>
          <w:rFonts w:hint="default" w:ascii="Times New Roman" w:hAnsi="Times New Roman" w:eastAsia="仿宋" w:cs="Times New Roman"/>
          <w:sz w:val="32"/>
          <w:szCs w:val="32"/>
        </w:rPr>
        <w:t>支出、住房保障支出等</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131.94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经费拨款增加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三亚市文学艺术</w:t>
      </w:r>
      <w:r>
        <w:rPr>
          <w:rFonts w:hint="eastAsia" w:ascii="仿宋_GB2312" w:hAnsi="黑体" w:eastAsia="仿宋_GB2312" w:cs="仿宋_GB2312"/>
          <w:sz w:val="32"/>
          <w:szCs w:val="32"/>
          <w:lang w:val="en-US" w:eastAsia="zh-CN"/>
        </w:rPr>
        <w:t>界联合会2024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339.28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55.78</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269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44.22</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131.94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一般公共服务支出、</w:t>
      </w:r>
      <w:r>
        <w:rPr>
          <w:rFonts w:hint="default" w:ascii="Times New Roman" w:hAnsi="Times New Roman" w:eastAsia="仿宋_GB2312" w:cs="Times New Roman"/>
          <w:sz w:val="32"/>
          <w:szCs w:val="32"/>
          <w:lang w:eastAsia="zh-CN"/>
        </w:rPr>
        <w:t>社会保障和就业</w:t>
      </w:r>
      <w:r>
        <w:rPr>
          <w:rFonts w:hint="eastAsia" w:ascii="Times New Roman" w:hAnsi="Times New Roman" w:eastAsia="仿宋_GB2312" w:cs="Times New Roman"/>
          <w:sz w:val="32"/>
          <w:szCs w:val="32"/>
          <w:lang w:eastAsia="zh-CN"/>
        </w:rPr>
        <w:t>支出、</w:t>
      </w:r>
      <w:r>
        <w:rPr>
          <w:rFonts w:hint="default" w:ascii="Times New Roman" w:hAnsi="Times New Roman" w:eastAsia="仿宋_GB2312" w:cs="Times New Roman"/>
          <w:sz w:val="32"/>
          <w:szCs w:val="32"/>
          <w:lang w:eastAsia="zh-CN"/>
        </w:rPr>
        <w:t>卫生健康</w:t>
      </w:r>
      <w:r>
        <w:rPr>
          <w:rFonts w:hint="eastAsia" w:ascii="Times New Roman" w:hAnsi="Times New Roman" w:eastAsia="仿宋_GB2312" w:cs="Times New Roman"/>
          <w:sz w:val="32"/>
          <w:szCs w:val="32"/>
          <w:lang w:eastAsia="zh-CN"/>
        </w:rPr>
        <w:t>支出和</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等均有增加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210.19</w:t>
      </w:r>
      <w:r>
        <w:rPr>
          <w:rFonts w:hint="eastAsia" w:ascii="仿宋_GB2312" w:hAnsi="黑体" w:eastAsia="仿宋_GB2312"/>
          <w:sz w:val="32"/>
          <w:szCs w:val="32"/>
        </w:rPr>
        <w:t>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2024年三亚市文学艺术界联合会</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1.8</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1.8</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本级共有车辆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jc w:val="left"/>
        <w:rPr>
          <w:ins w:id="0" w:author="Leovo" w:date="2024-02-02T15:59:44Z"/>
          <w:rFonts w:hint="eastAsia" w:ascii="仿宋_GB2312" w:hAnsi="黑体" w:eastAsia="仿宋_GB2312"/>
          <w:sz w:val="32"/>
          <w:szCs w:val="32"/>
        </w:rPr>
      </w:pPr>
      <w:r>
        <w:rPr>
          <w:rFonts w:hint="eastAsia" w:ascii="仿宋_GB2312" w:hAnsi="黑体" w:eastAsia="仿宋_GB2312" w:cs="仿宋_GB2312"/>
          <w:sz w:val="32"/>
          <w:szCs w:val="32"/>
          <w:lang w:val="en-US" w:eastAsia="zh-CN"/>
        </w:rPr>
        <w:t>2024年三亚市文学艺术界联合会15</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t>其中，重点项目预算绩效情况：</w:t>
      </w:r>
    </w:p>
    <w:p>
      <w:pPr>
        <w:numPr>
          <w:ilvl w:val="0"/>
          <w:numId w:val="4"/>
        </w:numPr>
        <w:ind w:firstLine="640" w:firstLineChars="2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文艺研创及展演项目，</w:t>
      </w:r>
      <w:r>
        <w:rPr>
          <w:rFonts w:hint="eastAsia" w:ascii="仿宋_GB2312" w:hAnsi="黑体" w:eastAsia="仿宋_GB2312"/>
          <w:sz w:val="32"/>
          <w:szCs w:val="32"/>
          <w:lang w:eastAsia="zh-CN"/>
        </w:rPr>
        <w:t>预算安排</w:t>
      </w:r>
      <w:r>
        <w:rPr>
          <w:rFonts w:hint="eastAsia" w:ascii="仿宋_GB2312" w:hAnsi="黑体" w:eastAsia="仿宋_GB2312"/>
          <w:sz w:val="32"/>
          <w:szCs w:val="32"/>
          <w:lang w:val="en-US" w:eastAsia="zh-CN"/>
        </w:rPr>
        <w:t>90万元，主要用于举办书画摄影展和迎新春文艺晚会、开展乡村振兴文艺队教学培训、开展系列文艺惠民和三下乡活动、组织旅居文艺家等协会开展文艺活动、举办文艺培训等。绩效目标是通过开展形式多样的文艺展演活动，繁荣发展三亚文艺事业，发挥文学艺术在海南自贸港建设中的独特作用。</w:t>
      </w:r>
    </w:p>
    <w:p>
      <w:pPr>
        <w:numPr>
          <w:ilvl w:val="0"/>
          <w:numId w:val="4"/>
        </w:numPr>
        <w:ind w:firstLine="640" w:firstLineChars="2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文艺家采风及交流项目，</w:t>
      </w:r>
      <w:r>
        <w:rPr>
          <w:rFonts w:hint="eastAsia" w:ascii="仿宋_GB2312" w:hAnsi="黑体" w:eastAsia="仿宋_GB2312"/>
          <w:sz w:val="32"/>
          <w:szCs w:val="32"/>
          <w:lang w:eastAsia="zh-CN"/>
        </w:rPr>
        <w:t>预算安排</w:t>
      </w:r>
      <w:r>
        <w:rPr>
          <w:rFonts w:hint="eastAsia" w:ascii="仿宋_GB2312" w:hAnsi="黑体" w:eastAsia="仿宋_GB2312"/>
          <w:sz w:val="32"/>
          <w:szCs w:val="32"/>
          <w:lang w:val="en-US" w:eastAsia="zh-CN"/>
        </w:rPr>
        <w:t>7万元，主要用于组织市文联各协会文艺家开展主题采风创作实践活动。绩效目标是通过组织各协会开展文艺采风创作交流活动，让更多文艺工作者走进</w:t>
      </w:r>
      <w:bookmarkStart w:id="0" w:name="_GoBack"/>
      <w:bookmarkEnd w:id="0"/>
      <w:r>
        <w:rPr>
          <w:rFonts w:hint="eastAsia" w:ascii="仿宋_GB2312" w:hAnsi="黑体" w:eastAsia="仿宋_GB2312"/>
          <w:sz w:val="32"/>
          <w:szCs w:val="32"/>
          <w:lang w:val="en-US" w:eastAsia="zh-CN"/>
        </w:rPr>
        <w:t>人民群众火热实践中去，汲取创作源泉、积累创作素材，创作精品佳作。同时加强区域文化交流，推动三亚文艺创新发展。</w:t>
      </w:r>
    </w:p>
    <w:p>
      <w:pPr>
        <w:numPr>
          <w:ilvl w:val="0"/>
          <w:numId w:val="0"/>
        </w:numPr>
        <w:ind w:firstLine="640" w:firstLineChars="200"/>
        <w:jc w:val="left"/>
        <w:rPr>
          <w:rFonts w:hint="eastAsia" w:ascii="仿宋_GB2312" w:hAnsi="黑体" w:eastAsia="仿宋_GB2312"/>
          <w:sz w:val="32"/>
          <w:szCs w:val="32"/>
          <w:lang w:val="en-US" w:eastAsia="zh-CN"/>
        </w:rPr>
      </w:pPr>
    </w:p>
    <w:p>
      <w:pPr>
        <w:ind w:firstLine="640" w:firstLineChars="200"/>
        <w:jc w:val="left"/>
        <w:rPr>
          <w:rFonts w:hint="eastAsia" w:ascii="仿宋_GB2312" w:hAnsi="黑体" w:eastAsia="仿宋_GB2312"/>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2AFCE1"/>
    <w:multiLevelType w:val="singleLevel"/>
    <w:tmpl w:val="8E2AFCE1"/>
    <w:lvl w:ilvl="0" w:tentative="0">
      <w:start w:val="1"/>
      <w:numFmt w:val="decimal"/>
      <w:suff w:val="nothing"/>
      <w:lvlText w:val="%1、"/>
      <w:lvlJc w:val="left"/>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ovo">
    <w15:presenceInfo w15:providerId="None" w15:userId="Le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B211E"/>
    <w:rsid w:val="153C6BA1"/>
    <w:rsid w:val="19D5DA33"/>
    <w:rsid w:val="1D706E32"/>
    <w:rsid w:val="1EB23BCA"/>
    <w:rsid w:val="1FBF8E30"/>
    <w:rsid w:val="2BDF0DC0"/>
    <w:rsid w:val="2FF7110D"/>
    <w:rsid w:val="2FFFCED3"/>
    <w:rsid w:val="3F7FB4B5"/>
    <w:rsid w:val="3FAD4D11"/>
    <w:rsid w:val="420109D2"/>
    <w:rsid w:val="4824065F"/>
    <w:rsid w:val="4F7A00EA"/>
    <w:rsid w:val="4FB80849"/>
    <w:rsid w:val="592D5A68"/>
    <w:rsid w:val="5CC925C0"/>
    <w:rsid w:val="5DB7E539"/>
    <w:rsid w:val="61D47362"/>
    <w:rsid w:val="64172046"/>
    <w:rsid w:val="64DD6A73"/>
    <w:rsid w:val="667F5E08"/>
    <w:rsid w:val="66DACB0B"/>
    <w:rsid w:val="695106A4"/>
    <w:rsid w:val="697BF56A"/>
    <w:rsid w:val="698A1DE2"/>
    <w:rsid w:val="69921E33"/>
    <w:rsid w:val="6B6CE30F"/>
    <w:rsid w:val="6C7F1319"/>
    <w:rsid w:val="6DDF74AC"/>
    <w:rsid w:val="6FAF0D8D"/>
    <w:rsid w:val="6FCFCADC"/>
    <w:rsid w:val="6FFA4FE6"/>
    <w:rsid w:val="70525EA5"/>
    <w:rsid w:val="751F3446"/>
    <w:rsid w:val="75FB0B04"/>
    <w:rsid w:val="77072C90"/>
    <w:rsid w:val="79F7B683"/>
    <w:rsid w:val="7D73BCCE"/>
    <w:rsid w:val="7DA075AF"/>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Leovo</cp:lastModifiedBy>
  <dcterms:modified xsi:type="dcterms:W3CDTF">2024-02-02T08:00:07Z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